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2C649" w14:textId="77777777" w:rsidR="00AA6CCF" w:rsidRDefault="00D02BC3" w:rsidP="00AA6CCF">
      <w:pPr>
        <w:rPr>
          <w:b/>
        </w:rPr>
      </w:pPr>
      <w:r>
        <w:rPr>
          <w:b/>
        </w:rPr>
        <w:t>SCADA_SLIDING_AVG</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7444"/>
      </w:tblGrid>
      <w:tr w:rsidR="00AA6CCF" w:rsidRPr="009F66A2" w14:paraId="7FA1D3CA" w14:textId="77777777" w:rsidTr="009F66A2">
        <w:tc>
          <w:tcPr>
            <w:tcW w:w="2564" w:type="dxa"/>
            <w:shd w:val="clear" w:color="auto" w:fill="auto"/>
          </w:tcPr>
          <w:p w14:paraId="66FDD08F" w14:textId="77777777" w:rsidR="00AA6CCF" w:rsidRPr="009F66A2" w:rsidRDefault="00AA6CCF" w:rsidP="009F66A2">
            <w:pPr>
              <w:spacing w:after="0" w:line="240" w:lineRule="auto"/>
              <w:rPr>
                <w:b/>
              </w:rPr>
            </w:pPr>
            <w:r w:rsidRPr="009F66A2">
              <w:rPr>
                <w:b/>
              </w:rPr>
              <w:t>Version</w:t>
            </w:r>
          </w:p>
        </w:tc>
        <w:tc>
          <w:tcPr>
            <w:tcW w:w="7444" w:type="dxa"/>
            <w:shd w:val="clear" w:color="auto" w:fill="auto"/>
          </w:tcPr>
          <w:p w14:paraId="3236E953" w14:textId="77777777" w:rsidR="00AA6CCF" w:rsidRPr="009F66A2" w:rsidRDefault="00AA6CCF" w:rsidP="009F66A2">
            <w:pPr>
              <w:spacing w:after="0" w:line="240" w:lineRule="auto"/>
              <w:rPr>
                <w:b/>
              </w:rPr>
            </w:pPr>
            <w:r w:rsidRPr="009F66A2">
              <w:rPr>
                <w:b/>
              </w:rPr>
              <w:t>Release Notes</w:t>
            </w:r>
          </w:p>
        </w:tc>
      </w:tr>
      <w:tr w:rsidR="00AA6CCF" w:rsidRPr="009F66A2" w14:paraId="0D347CE8" w14:textId="77777777" w:rsidTr="009F66A2">
        <w:tc>
          <w:tcPr>
            <w:tcW w:w="2564" w:type="dxa"/>
            <w:shd w:val="clear" w:color="auto" w:fill="auto"/>
          </w:tcPr>
          <w:p w14:paraId="7E46E6E3" w14:textId="77777777" w:rsidR="00AA6CCF" w:rsidRPr="009F66A2" w:rsidRDefault="00D02BC3" w:rsidP="009F66A2">
            <w:pPr>
              <w:spacing w:after="0" w:line="240" w:lineRule="auto"/>
            </w:pPr>
            <w:r w:rsidRPr="009F66A2">
              <w:t>1.1</w:t>
            </w:r>
          </w:p>
        </w:tc>
        <w:tc>
          <w:tcPr>
            <w:tcW w:w="7444" w:type="dxa"/>
            <w:shd w:val="clear" w:color="auto" w:fill="auto"/>
          </w:tcPr>
          <w:p w14:paraId="01149212" w14:textId="77777777" w:rsidR="00AA6CCF" w:rsidRPr="009F66A2" w:rsidRDefault="00D02BC3" w:rsidP="009F66A2">
            <w:pPr>
              <w:spacing w:after="0" w:line="240" w:lineRule="auto"/>
            </w:pPr>
            <w:r w:rsidRPr="009F66A2">
              <w:t>Conversion to AOI, no changes made to programming functionality</w:t>
            </w:r>
          </w:p>
        </w:tc>
      </w:tr>
    </w:tbl>
    <w:p w14:paraId="31A884E2" w14:textId="77777777" w:rsidR="00AA6CCF" w:rsidRDefault="00AA6CCF" w:rsidP="00AA6CCF">
      <w:pPr>
        <w:rPr>
          <w:b/>
        </w:rPr>
      </w:pPr>
    </w:p>
    <w:p w14:paraId="28FEA4B6" w14:textId="77777777" w:rsidR="00AA6CCF" w:rsidRDefault="00AA6CCF" w:rsidP="00AA6CCF">
      <w:r>
        <w:rPr>
          <w:b/>
        </w:rPr>
        <w:t>Description</w:t>
      </w:r>
      <w:r>
        <w:t xml:space="preserve">: </w:t>
      </w:r>
      <w:r w:rsidR="00D02BC3">
        <w:t>This UDT implements a sliding/moving average calculation for an analog value.</w:t>
      </w:r>
    </w:p>
    <w:p w14:paraId="4C01AAB4" w14:textId="4062FBD4" w:rsidR="00AA6CCF" w:rsidRDefault="00AA6CCF" w:rsidP="00AA6CCF">
      <w:r>
        <w:rPr>
          <w:b/>
        </w:rPr>
        <w:t>Naming Convention</w:t>
      </w:r>
      <w:r>
        <w:t xml:space="preserve">: </w:t>
      </w:r>
      <w:r w:rsidR="00D02BC3">
        <w:t xml:space="preserve">  Tags created with this UDT should use fragments 1,</w:t>
      </w:r>
      <w:r w:rsidR="00353994">
        <w:t xml:space="preserve"> </w:t>
      </w:r>
      <w:r w:rsidR="00D574BD">
        <w:t>2 and 3</w:t>
      </w:r>
      <w:r w:rsidR="00D02BC3">
        <w:t xml:space="preserve"> indicating the de</w:t>
      </w:r>
      <w:r w:rsidR="00D574BD">
        <w:t>vice, and use MAVE as fragment 2</w:t>
      </w:r>
      <w:r w:rsidR="00D02BC3">
        <w:t xml:space="preserve"> e.g. BXX</w:t>
      </w:r>
      <w:r w:rsidR="00D574BD">
        <w:t>_</w:t>
      </w:r>
      <w:r w:rsidR="00D02BC3">
        <w:t>MAVE</w:t>
      </w:r>
      <w:r w:rsidR="00D574BD">
        <w:t>_</w:t>
      </w:r>
      <w:r w:rsidR="00D02BC3">
        <w:t>FI1.</w:t>
      </w:r>
    </w:p>
    <w:p w14:paraId="76FE8FA5" w14:textId="77777777" w:rsidR="00AA6CCF" w:rsidRDefault="00AA6CCF" w:rsidP="00AA6CCF">
      <w:pPr>
        <w:rPr>
          <w:b/>
        </w:rPr>
      </w:pPr>
      <w:r>
        <w:rPr>
          <w:b/>
        </w:rPr>
        <w:t>UDT Members</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2651"/>
        <w:gridCol w:w="2395"/>
        <w:gridCol w:w="2848"/>
      </w:tblGrid>
      <w:tr w:rsidR="00AA6CCF" w:rsidRPr="009F66A2" w14:paraId="5DE4042F" w14:textId="77777777" w:rsidTr="009F66A2">
        <w:trPr>
          <w:tblHeader/>
        </w:trPr>
        <w:tc>
          <w:tcPr>
            <w:tcW w:w="2564" w:type="dxa"/>
            <w:shd w:val="clear" w:color="auto" w:fill="auto"/>
          </w:tcPr>
          <w:p w14:paraId="1ED9A3C8" w14:textId="77777777" w:rsidR="00AA6CCF" w:rsidRPr="009F66A2" w:rsidRDefault="00AA6CCF" w:rsidP="009F66A2">
            <w:pPr>
              <w:spacing w:after="0" w:line="240" w:lineRule="auto"/>
              <w:rPr>
                <w:b/>
              </w:rPr>
            </w:pPr>
            <w:r w:rsidRPr="009F66A2">
              <w:rPr>
                <w:b/>
              </w:rPr>
              <w:t>UDT Member</w:t>
            </w:r>
          </w:p>
        </w:tc>
        <w:tc>
          <w:tcPr>
            <w:tcW w:w="2651" w:type="dxa"/>
            <w:shd w:val="clear" w:color="auto" w:fill="auto"/>
          </w:tcPr>
          <w:p w14:paraId="1E6CE66E" w14:textId="77777777" w:rsidR="00AA6CCF" w:rsidRPr="009F66A2" w:rsidRDefault="00AA6CCF" w:rsidP="009F66A2">
            <w:pPr>
              <w:spacing w:after="0" w:line="240" w:lineRule="auto"/>
              <w:rPr>
                <w:b/>
              </w:rPr>
            </w:pPr>
            <w:r w:rsidRPr="009F66A2">
              <w:rPr>
                <w:b/>
              </w:rPr>
              <w:t>Datatype</w:t>
            </w:r>
          </w:p>
        </w:tc>
        <w:tc>
          <w:tcPr>
            <w:tcW w:w="2395" w:type="dxa"/>
            <w:shd w:val="clear" w:color="auto" w:fill="auto"/>
          </w:tcPr>
          <w:p w14:paraId="52D0DB55" w14:textId="77777777" w:rsidR="00AA6CCF" w:rsidRPr="009F66A2" w:rsidRDefault="00AA6CCF" w:rsidP="009F66A2">
            <w:pPr>
              <w:spacing w:after="0" w:line="240" w:lineRule="auto"/>
              <w:rPr>
                <w:b/>
              </w:rPr>
            </w:pPr>
            <w:r w:rsidRPr="009F66A2">
              <w:rPr>
                <w:b/>
              </w:rPr>
              <w:t>Description</w:t>
            </w:r>
          </w:p>
        </w:tc>
        <w:tc>
          <w:tcPr>
            <w:tcW w:w="2848" w:type="dxa"/>
            <w:shd w:val="clear" w:color="auto" w:fill="auto"/>
          </w:tcPr>
          <w:p w14:paraId="317B2FC2" w14:textId="77777777" w:rsidR="00AA6CCF" w:rsidRPr="009F66A2" w:rsidRDefault="00AA6CCF" w:rsidP="009F66A2">
            <w:pPr>
              <w:spacing w:after="0" w:line="240" w:lineRule="auto"/>
              <w:rPr>
                <w:b/>
              </w:rPr>
            </w:pPr>
            <w:r w:rsidRPr="009F66A2">
              <w:rPr>
                <w:b/>
              </w:rPr>
              <w:t>Usage</w:t>
            </w:r>
          </w:p>
        </w:tc>
      </w:tr>
      <w:tr w:rsidR="00AA6CCF" w:rsidRPr="009F66A2" w14:paraId="34F6ABC9" w14:textId="77777777" w:rsidTr="009F66A2">
        <w:trPr>
          <w:tblHeader/>
        </w:trPr>
        <w:tc>
          <w:tcPr>
            <w:tcW w:w="2564" w:type="dxa"/>
            <w:shd w:val="clear" w:color="auto" w:fill="auto"/>
          </w:tcPr>
          <w:p w14:paraId="0F816FB2" w14:textId="77777777" w:rsidR="00AA6CCF" w:rsidRPr="009F66A2" w:rsidRDefault="00D02BC3" w:rsidP="009F66A2">
            <w:pPr>
              <w:spacing w:after="0" w:line="240" w:lineRule="auto"/>
            </w:pPr>
            <w:r w:rsidRPr="009F66A2">
              <w:t>ADDON</w:t>
            </w:r>
          </w:p>
        </w:tc>
        <w:tc>
          <w:tcPr>
            <w:tcW w:w="2651" w:type="dxa"/>
            <w:shd w:val="clear" w:color="auto" w:fill="auto"/>
          </w:tcPr>
          <w:p w14:paraId="73A6B35D" w14:textId="77777777" w:rsidR="00AA6CCF" w:rsidRPr="009F66A2" w:rsidRDefault="00D02BC3" w:rsidP="009F66A2">
            <w:pPr>
              <w:spacing w:after="0" w:line="240" w:lineRule="auto"/>
            </w:pPr>
            <w:r w:rsidRPr="009F66A2">
              <w:t>Moving_Average_v1</w:t>
            </w:r>
          </w:p>
        </w:tc>
        <w:tc>
          <w:tcPr>
            <w:tcW w:w="2395" w:type="dxa"/>
            <w:shd w:val="clear" w:color="auto" w:fill="auto"/>
          </w:tcPr>
          <w:p w14:paraId="5D3BDD5C" w14:textId="77777777" w:rsidR="00AA6CCF" w:rsidRPr="009F66A2" w:rsidRDefault="00D02BC3" w:rsidP="009F66A2">
            <w:pPr>
              <w:spacing w:after="0" w:line="240" w:lineRule="auto"/>
            </w:pPr>
            <w:r w:rsidRPr="009F66A2">
              <w:t>Moving Average AOI</w:t>
            </w:r>
          </w:p>
        </w:tc>
        <w:tc>
          <w:tcPr>
            <w:tcW w:w="2848" w:type="dxa"/>
            <w:shd w:val="clear" w:color="auto" w:fill="auto"/>
          </w:tcPr>
          <w:p w14:paraId="5CA805E3" w14:textId="77777777" w:rsidR="00AA6CCF" w:rsidRPr="009F66A2" w:rsidRDefault="00D02BC3" w:rsidP="009F66A2">
            <w:pPr>
              <w:spacing w:after="0" w:line="240" w:lineRule="auto"/>
            </w:pPr>
            <w:r w:rsidRPr="009F66A2">
              <w:t>Implement in a moving average routine in Device Program</w:t>
            </w:r>
          </w:p>
        </w:tc>
      </w:tr>
      <w:tr w:rsidR="00AA6CCF" w:rsidRPr="009F66A2" w14:paraId="15441366" w14:textId="77777777" w:rsidTr="009F66A2">
        <w:trPr>
          <w:tblHeader/>
        </w:trPr>
        <w:tc>
          <w:tcPr>
            <w:tcW w:w="2564" w:type="dxa"/>
            <w:shd w:val="clear" w:color="auto" w:fill="auto"/>
          </w:tcPr>
          <w:p w14:paraId="7628FB15" w14:textId="77777777" w:rsidR="00AA6CCF" w:rsidRPr="009F66A2" w:rsidRDefault="00D02BC3" w:rsidP="009F66A2">
            <w:pPr>
              <w:spacing w:after="0" w:line="240" w:lineRule="auto"/>
            </w:pPr>
            <w:proofErr w:type="spellStart"/>
            <w:r w:rsidRPr="009F66A2">
              <w:t>SampleTimer</w:t>
            </w:r>
            <w:proofErr w:type="spellEnd"/>
          </w:p>
        </w:tc>
        <w:tc>
          <w:tcPr>
            <w:tcW w:w="2651" w:type="dxa"/>
            <w:shd w:val="clear" w:color="auto" w:fill="auto"/>
          </w:tcPr>
          <w:p w14:paraId="1D355642" w14:textId="77777777" w:rsidR="00AA6CCF" w:rsidRPr="009F66A2" w:rsidRDefault="00D02BC3" w:rsidP="009F66A2">
            <w:pPr>
              <w:spacing w:after="0" w:line="240" w:lineRule="auto"/>
            </w:pPr>
            <w:r w:rsidRPr="009F66A2">
              <w:t>TIMER</w:t>
            </w:r>
          </w:p>
        </w:tc>
        <w:tc>
          <w:tcPr>
            <w:tcW w:w="2395" w:type="dxa"/>
            <w:shd w:val="clear" w:color="auto" w:fill="auto"/>
          </w:tcPr>
          <w:p w14:paraId="223ADEBF" w14:textId="77777777" w:rsidR="00AA6CCF" w:rsidRPr="009F66A2" w:rsidRDefault="00D02BC3" w:rsidP="009F66A2">
            <w:pPr>
              <w:spacing w:after="0" w:line="240" w:lineRule="auto"/>
            </w:pPr>
            <w:r w:rsidRPr="009F66A2">
              <w:t>Sample Frequency Timer</w:t>
            </w:r>
          </w:p>
        </w:tc>
        <w:tc>
          <w:tcPr>
            <w:tcW w:w="2848" w:type="dxa"/>
            <w:shd w:val="clear" w:color="auto" w:fill="auto"/>
          </w:tcPr>
          <w:p w14:paraId="478004C7" w14:textId="77777777" w:rsidR="00AA6CCF" w:rsidRPr="009F66A2" w:rsidRDefault="00D02BC3" w:rsidP="009F66A2">
            <w:pPr>
              <w:spacing w:after="0" w:line="240" w:lineRule="auto"/>
            </w:pPr>
            <w:r w:rsidRPr="009F66A2">
              <w:t>Program in moving average AOI</w:t>
            </w:r>
          </w:p>
        </w:tc>
      </w:tr>
    </w:tbl>
    <w:p w14:paraId="6FA8E002" w14:textId="77777777" w:rsidR="00AA6CCF" w:rsidRDefault="00AA6CCF" w:rsidP="00AA6CCF"/>
    <w:p w14:paraId="3CA69028" w14:textId="77777777" w:rsidR="00AA6CCF" w:rsidRPr="00AA6CCF" w:rsidRDefault="00AA6CCF" w:rsidP="00AA6CCF">
      <w:pPr>
        <w:rPr>
          <w:b/>
        </w:rPr>
      </w:pPr>
      <w:r>
        <w:rPr>
          <w:b/>
        </w:rPr>
        <w:t>AOI</w:t>
      </w:r>
    </w:p>
    <w:tbl>
      <w:tblPr>
        <w:tblW w:w="12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414"/>
        <w:gridCol w:w="3531"/>
        <w:gridCol w:w="1817"/>
        <w:gridCol w:w="3510"/>
      </w:tblGrid>
      <w:tr w:rsidR="00AA6CCF" w:rsidRPr="009F66A2" w14:paraId="2D875316" w14:textId="77777777" w:rsidTr="009F66A2">
        <w:trPr>
          <w:tblHeader/>
        </w:trPr>
        <w:tc>
          <w:tcPr>
            <w:tcW w:w="2256" w:type="dxa"/>
            <w:shd w:val="clear" w:color="auto" w:fill="auto"/>
          </w:tcPr>
          <w:p w14:paraId="5CF529DE" w14:textId="77777777" w:rsidR="00AA6CCF" w:rsidRPr="009F66A2" w:rsidRDefault="00AA6CCF" w:rsidP="009F66A2">
            <w:pPr>
              <w:spacing w:after="0" w:line="240" w:lineRule="auto"/>
              <w:rPr>
                <w:b/>
              </w:rPr>
            </w:pPr>
            <w:r w:rsidRPr="009F66A2">
              <w:rPr>
                <w:b/>
              </w:rPr>
              <w:t>AOI Parameter</w:t>
            </w:r>
          </w:p>
        </w:tc>
        <w:tc>
          <w:tcPr>
            <w:tcW w:w="1414" w:type="dxa"/>
            <w:shd w:val="clear" w:color="auto" w:fill="auto"/>
          </w:tcPr>
          <w:p w14:paraId="44541399" w14:textId="77777777" w:rsidR="00AA6CCF" w:rsidRPr="009F66A2" w:rsidRDefault="00AA6CCF" w:rsidP="009F66A2">
            <w:pPr>
              <w:spacing w:after="0" w:line="240" w:lineRule="auto"/>
              <w:rPr>
                <w:b/>
              </w:rPr>
            </w:pPr>
            <w:r w:rsidRPr="009F66A2">
              <w:rPr>
                <w:b/>
              </w:rPr>
              <w:t>Requirement</w:t>
            </w:r>
          </w:p>
        </w:tc>
        <w:tc>
          <w:tcPr>
            <w:tcW w:w="3531" w:type="dxa"/>
            <w:shd w:val="clear" w:color="auto" w:fill="auto"/>
          </w:tcPr>
          <w:p w14:paraId="6880A846" w14:textId="77777777" w:rsidR="00AA6CCF" w:rsidRPr="009F66A2" w:rsidRDefault="00AA6CCF" w:rsidP="009F66A2">
            <w:pPr>
              <w:spacing w:after="0" w:line="240" w:lineRule="auto"/>
              <w:rPr>
                <w:b/>
              </w:rPr>
            </w:pPr>
            <w:r w:rsidRPr="009F66A2">
              <w:rPr>
                <w:b/>
              </w:rPr>
              <w:t>Default Value</w:t>
            </w:r>
          </w:p>
        </w:tc>
        <w:tc>
          <w:tcPr>
            <w:tcW w:w="1817" w:type="dxa"/>
            <w:shd w:val="clear" w:color="auto" w:fill="auto"/>
          </w:tcPr>
          <w:p w14:paraId="2AC48183" w14:textId="77777777" w:rsidR="00AA6CCF" w:rsidRPr="009F66A2" w:rsidRDefault="00AA6CCF" w:rsidP="009F66A2">
            <w:pPr>
              <w:spacing w:after="0" w:line="240" w:lineRule="auto"/>
              <w:rPr>
                <w:b/>
              </w:rPr>
            </w:pPr>
            <w:r w:rsidRPr="009F66A2">
              <w:rPr>
                <w:b/>
              </w:rPr>
              <w:t>Description</w:t>
            </w:r>
          </w:p>
        </w:tc>
        <w:tc>
          <w:tcPr>
            <w:tcW w:w="3510" w:type="dxa"/>
            <w:shd w:val="clear" w:color="auto" w:fill="auto"/>
          </w:tcPr>
          <w:p w14:paraId="4FA950A3" w14:textId="77777777" w:rsidR="00AA6CCF" w:rsidRPr="009F66A2" w:rsidRDefault="00AA6CCF" w:rsidP="009F66A2">
            <w:pPr>
              <w:spacing w:after="0" w:line="240" w:lineRule="auto"/>
              <w:rPr>
                <w:b/>
              </w:rPr>
            </w:pPr>
            <w:r w:rsidRPr="009F66A2">
              <w:rPr>
                <w:b/>
              </w:rPr>
              <w:t>Implementation Guideline</w:t>
            </w:r>
          </w:p>
        </w:tc>
      </w:tr>
      <w:tr w:rsidR="00AA6CCF" w:rsidRPr="009F66A2" w14:paraId="7BC0206C" w14:textId="77777777" w:rsidTr="009F66A2">
        <w:trPr>
          <w:tblHeader/>
        </w:trPr>
        <w:tc>
          <w:tcPr>
            <w:tcW w:w="2256" w:type="dxa"/>
            <w:shd w:val="clear" w:color="auto" w:fill="auto"/>
          </w:tcPr>
          <w:p w14:paraId="3B8B2C9D" w14:textId="77777777" w:rsidR="00AA6CCF" w:rsidRPr="009F66A2" w:rsidRDefault="00D02BC3" w:rsidP="009F66A2">
            <w:pPr>
              <w:spacing w:after="0" w:line="240" w:lineRule="auto"/>
            </w:pPr>
            <w:r w:rsidRPr="009F66A2">
              <w:t>Moving_Average_v1</w:t>
            </w:r>
          </w:p>
        </w:tc>
        <w:tc>
          <w:tcPr>
            <w:tcW w:w="1414" w:type="dxa"/>
            <w:shd w:val="clear" w:color="auto" w:fill="auto"/>
          </w:tcPr>
          <w:p w14:paraId="653B50A9" w14:textId="77777777" w:rsidR="00AA6CCF" w:rsidRPr="009F66A2" w:rsidRDefault="00D02BC3" w:rsidP="009F66A2">
            <w:pPr>
              <w:spacing w:after="0" w:line="240" w:lineRule="auto"/>
            </w:pPr>
            <w:r w:rsidRPr="009F66A2">
              <w:t>Mandatory</w:t>
            </w:r>
          </w:p>
        </w:tc>
        <w:tc>
          <w:tcPr>
            <w:tcW w:w="3531" w:type="dxa"/>
            <w:shd w:val="clear" w:color="auto" w:fill="auto"/>
          </w:tcPr>
          <w:p w14:paraId="2F924421" w14:textId="77777777" w:rsidR="00AA6CCF" w:rsidRPr="009F66A2" w:rsidRDefault="00D02BC3" w:rsidP="009F66A2">
            <w:pPr>
              <w:spacing w:after="0" w:line="240" w:lineRule="auto"/>
            </w:pPr>
            <w:proofErr w:type="spellStart"/>
            <w:r w:rsidRPr="009F66A2">
              <w:rPr>
                <w:i/>
              </w:rPr>
              <w:t>Tagname</w:t>
            </w:r>
            <w:r w:rsidRPr="009F66A2">
              <w:t>.ADDON</w:t>
            </w:r>
            <w:proofErr w:type="spellEnd"/>
          </w:p>
        </w:tc>
        <w:tc>
          <w:tcPr>
            <w:tcW w:w="1817" w:type="dxa"/>
            <w:shd w:val="clear" w:color="auto" w:fill="auto"/>
          </w:tcPr>
          <w:p w14:paraId="194C6C93" w14:textId="77777777" w:rsidR="00AA6CCF" w:rsidRPr="009F66A2" w:rsidRDefault="00D02BC3" w:rsidP="009F66A2">
            <w:pPr>
              <w:spacing w:after="0" w:line="240" w:lineRule="auto"/>
            </w:pPr>
            <w:r w:rsidRPr="009F66A2">
              <w:t>Moving Average AOI</w:t>
            </w:r>
          </w:p>
        </w:tc>
        <w:tc>
          <w:tcPr>
            <w:tcW w:w="3510" w:type="dxa"/>
            <w:shd w:val="clear" w:color="auto" w:fill="auto"/>
          </w:tcPr>
          <w:p w14:paraId="23EDFAED" w14:textId="77777777" w:rsidR="00AA6CCF" w:rsidRPr="009F66A2" w:rsidRDefault="00D02BC3" w:rsidP="009F66A2">
            <w:pPr>
              <w:spacing w:after="0" w:line="240" w:lineRule="auto"/>
            </w:pPr>
            <w:del w:id="0" w:author="Steve Cauduro" w:date="2020-03-18T16:14:00Z">
              <w:r w:rsidRPr="009F66A2">
                <w:delText>NAp</w:delText>
              </w:r>
            </w:del>
            <w:ins w:id="1" w:author="Steve Cauduro" w:date="2020-03-18T16:14:00Z">
              <w:r w:rsidR="00E23BA2" w:rsidRPr="009F66A2">
                <w:t>N/A</w:t>
              </w:r>
            </w:ins>
          </w:p>
        </w:tc>
      </w:tr>
      <w:tr w:rsidR="00AA6CCF" w:rsidRPr="009F66A2" w14:paraId="11170DF4" w14:textId="77777777" w:rsidTr="009F66A2">
        <w:trPr>
          <w:tblHeader/>
        </w:trPr>
        <w:tc>
          <w:tcPr>
            <w:tcW w:w="2256" w:type="dxa"/>
            <w:shd w:val="clear" w:color="auto" w:fill="auto"/>
          </w:tcPr>
          <w:p w14:paraId="14A8D6A2" w14:textId="77777777" w:rsidR="00AA6CCF" w:rsidRPr="009F66A2" w:rsidRDefault="00D02BC3" w:rsidP="009F66A2">
            <w:pPr>
              <w:spacing w:after="0" w:line="240" w:lineRule="auto"/>
            </w:pPr>
            <w:proofErr w:type="spellStart"/>
            <w:r w:rsidRPr="009F66A2">
              <w:t>Scaled_CV_Value</w:t>
            </w:r>
            <w:proofErr w:type="spellEnd"/>
          </w:p>
        </w:tc>
        <w:tc>
          <w:tcPr>
            <w:tcW w:w="1414" w:type="dxa"/>
            <w:shd w:val="clear" w:color="auto" w:fill="auto"/>
          </w:tcPr>
          <w:p w14:paraId="2C3EC105" w14:textId="77777777" w:rsidR="00AA6CCF" w:rsidRPr="009F66A2" w:rsidRDefault="00D02BC3" w:rsidP="009F66A2">
            <w:pPr>
              <w:spacing w:after="0" w:line="240" w:lineRule="auto"/>
            </w:pPr>
            <w:r w:rsidRPr="009F66A2">
              <w:t>Mandatory</w:t>
            </w:r>
          </w:p>
        </w:tc>
        <w:tc>
          <w:tcPr>
            <w:tcW w:w="3531" w:type="dxa"/>
            <w:shd w:val="clear" w:color="auto" w:fill="auto"/>
          </w:tcPr>
          <w:p w14:paraId="7E7FB12F" w14:textId="77777777" w:rsidR="00AA6CCF" w:rsidRPr="009F66A2" w:rsidRDefault="00D02BC3" w:rsidP="009F66A2">
            <w:pPr>
              <w:spacing w:after="0" w:line="240" w:lineRule="auto"/>
            </w:pPr>
            <w:r w:rsidRPr="009F66A2">
              <w:t>.AI_CV of tag for which average is being calculated</w:t>
            </w:r>
          </w:p>
        </w:tc>
        <w:tc>
          <w:tcPr>
            <w:tcW w:w="1817" w:type="dxa"/>
            <w:shd w:val="clear" w:color="auto" w:fill="auto"/>
          </w:tcPr>
          <w:p w14:paraId="03BD4626" w14:textId="77777777" w:rsidR="00AA6CCF" w:rsidRPr="009F66A2" w:rsidRDefault="00D02BC3" w:rsidP="009F66A2">
            <w:pPr>
              <w:spacing w:after="0" w:line="240" w:lineRule="auto"/>
            </w:pPr>
            <w:r w:rsidRPr="009F66A2">
              <w:t>Analog Value</w:t>
            </w:r>
          </w:p>
        </w:tc>
        <w:tc>
          <w:tcPr>
            <w:tcW w:w="3510" w:type="dxa"/>
            <w:shd w:val="clear" w:color="auto" w:fill="auto"/>
          </w:tcPr>
          <w:p w14:paraId="0F38CCD7" w14:textId="77777777" w:rsidR="00AA6CCF" w:rsidRPr="009F66A2" w:rsidRDefault="00D02BC3" w:rsidP="009F66A2">
            <w:pPr>
              <w:spacing w:after="0" w:line="240" w:lineRule="auto"/>
            </w:pPr>
            <w:del w:id="2" w:author="Steve Cauduro" w:date="2020-03-18T16:14:00Z">
              <w:r w:rsidRPr="009F66A2">
                <w:delText>NAp</w:delText>
              </w:r>
            </w:del>
            <w:ins w:id="3" w:author="Steve Cauduro" w:date="2020-03-18T16:14:00Z">
              <w:r w:rsidR="00E23BA2" w:rsidRPr="009F66A2">
                <w:t>N/A</w:t>
              </w:r>
            </w:ins>
          </w:p>
        </w:tc>
      </w:tr>
      <w:tr w:rsidR="00AA6CCF" w:rsidRPr="009F66A2" w14:paraId="05D1ECB1" w14:textId="77777777" w:rsidTr="009F66A2">
        <w:trPr>
          <w:tblHeader/>
        </w:trPr>
        <w:tc>
          <w:tcPr>
            <w:tcW w:w="2256" w:type="dxa"/>
            <w:shd w:val="clear" w:color="auto" w:fill="auto"/>
          </w:tcPr>
          <w:p w14:paraId="3C7F05CF" w14:textId="77777777" w:rsidR="00AA6CCF" w:rsidRPr="009F66A2" w:rsidRDefault="00D02BC3" w:rsidP="009F66A2">
            <w:pPr>
              <w:spacing w:after="0" w:line="240" w:lineRule="auto"/>
            </w:pPr>
            <w:proofErr w:type="spellStart"/>
            <w:r w:rsidRPr="009F66A2">
              <w:t>Sample_Enable</w:t>
            </w:r>
            <w:proofErr w:type="spellEnd"/>
          </w:p>
        </w:tc>
        <w:tc>
          <w:tcPr>
            <w:tcW w:w="1414" w:type="dxa"/>
            <w:shd w:val="clear" w:color="auto" w:fill="auto"/>
          </w:tcPr>
          <w:p w14:paraId="700EAA91" w14:textId="77777777" w:rsidR="00AA6CCF" w:rsidRPr="009F66A2" w:rsidRDefault="00D02BC3" w:rsidP="009F66A2">
            <w:pPr>
              <w:spacing w:after="0" w:line="240" w:lineRule="auto"/>
            </w:pPr>
            <w:r w:rsidRPr="009F66A2">
              <w:t>Mandatory</w:t>
            </w:r>
          </w:p>
        </w:tc>
        <w:tc>
          <w:tcPr>
            <w:tcW w:w="3531" w:type="dxa"/>
            <w:shd w:val="clear" w:color="auto" w:fill="auto"/>
          </w:tcPr>
          <w:p w14:paraId="7DB26ABE" w14:textId="7F2244A2" w:rsidR="00AA6CCF" w:rsidRPr="009F66A2" w:rsidRDefault="00D02BC3" w:rsidP="009F66A2">
            <w:pPr>
              <w:spacing w:after="0" w:line="240" w:lineRule="auto"/>
            </w:pPr>
            <w:r w:rsidRPr="009F66A2">
              <w:t>BXX</w:t>
            </w:r>
            <w:r w:rsidR="00D574BD">
              <w:t>_</w:t>
            </w:r>
            <w:r w:rsidRPr="009F66A2">
              <w:t>MAVE</w:t>
            </w:r>
            <w:r w:rsidR="00D574BD">
              <w:t>_</w:t>
            </w:r>
            <w:bookmarkStart w:id="4" w:name="_GoBack"/>
            <w:bookmarkEnd w:id="4"/>
            <w:r w:rsidRPr="009F66A2">
              <w:t>FI1.SampleTimer.DN</w:t>
            </w:r>
          </w:p>
        </w:tc>
        <w:tc>
          <w:tcPr>
            <w:tcW w:w="1817" w:type="dxa"/>
            <w:shd w:val="clear" w:color="auto" w:fill="auto"/>
          </w:tcPr>
          <w:p w14:paraId="40B5F4C8" w14:textId="77777777" w:rsidR="00AA6CCF" w:rsidRPr="009F66A2" w:rsidRDefault="00D02BC3" w:rsidP="009F66A2">
            <w:pPr>
              <w:spacing w:after="0" w:line="240" w:lineRule="auto"/>
            </w:pPr>
            <w:r w:rsidRPr="009F66A2">
              <w:t>Sample Value for Moving Average</w:t>
            </w:r>
          </w:p>
        </w:tc>
        <w:tc>
          <w:tcPr>
            <w:tcW w:w="3510" w:type="dxa"/>
            <w:shd w:val="clear" w:color="auto" w:fill="auto"/>
          </w:tcPr>
          <w:p w14:paraId="1F7C7CF1" w14:textId="77777777" w:rsidR="00AA6CCF" w:rsidRPr="009F66A2" w:rsidRDefault="00D02BC3" w:rsidP="009F66A2">
            <w:pPr>
              <w:spacing w:after="0" w:line="240" w:lineRule="auto"/>
            </w:pPr>
            <w:del w:id="5" w:author="Steve Cauduro" w:date="2020-03-18T16:14:00Z">
              <w:r w:rsidRPr="009F66A2">
                <w:delText>NAp</w:delText>
              </w:r>
            </w:del>
            <w:ins w:id="6" w:author="Steve Cauduro" w:date="2020-03-18T16:14:00Z">
              <w:r w:rsidR="00E23BA2" w:rsidRPr="009F66A2">
                <w:t>N/A</w:t>
              </w:r>
            </w:ins>
          </w:p>
        </w:tc>
      </w:tr>
      <w:tr w:rsidR="00AA6CCF" w:rsidRPr="009F66A2" w14:paraId="257B2E36" w14:textId="77777777" w:rsidTr="009F66A2">
        <w:trPr>
          <w:tblHeader/>
        </w:trPr>
        <w:tc>
          <w:tcPr>
            <w:tcW w:w="2256" w:type="dxa"/>
            <w:shd w:val="clear" w:color="auto" w:fill="auto"/>
          </w:tcPr>
          <w:p w14:paraId="6171EC2F" w14:textId="77777777" w:rsidR="00AA6CCF" w:rsidRPr="009F66A2" w:rsidRDefault="00D02BC3" w:rsidP="009F66A2">
            <w:pPr>
              <w:spacing w:after="0" w:line="240" w:lineRule="auto"/>
            </w:pPr>
            <w:proofErr w:type="spellStart"/>
            <w:r w:rsidRPr="009F66A2">
              <w:t>TotalSamples</w:t>
            </w:r>
            <w:proofErr w:type="spellEnd"/>
          </w:p>
        </w:tc>
        <w:tc>
          <w:tcPr>
            <w:tcW w:w="1414" w:type="dxa"/>
            <w:shd w:val="clear" w:color="auto" w:fill="auto"/>
          </w:tcPr>
          <w:p w14:paraId="6A7EB584" w14:textId="77777777" w:rsidR="00AA6CCF" w:rsidRPr="009F66A2" w:rsidRDefault="00D02BC3" w:rsidP="009F66A2">
            <w:pPr>
              <w:spacing w:after="0" w:line="240" w:lineRule="auto"/>
            </w:pPr>
            <w:r w:rsidRPr="009F66A2">
              <w:t>Mandatory</w:t>
            </w:r>
          </w:p>
        </w:tc>
        <w:tc>
          <w:tcPr>
            <w:tcW w:w="3531" w:type="dxa"/>
            <w:shd w:val="clear" w:color="auto" w:fill="auto"/>
          </w:tcPr>
          <w:p w14:paraId="1A067F1E" w14:textId="77777777" w:rsidR="00AA6CCF" w:rsidRPr="009F66A2" w:rsidRDefault="00D02BC3" w:rsidP="009F66A2">
            <w:pPr>
              <w:spacing w:after="0" w:line="240" w:lineRule="auto"/>
            </w:pPr>
            <w:r w:rsidRPr="009F66A2">
              <w:t>135</w:t>
            </w:r>
          </w:p>
        </w:tc>
        <w:tc>
          <w:tcPr>
            <w:tcW w:w="1817" w:type="dxa"/>
            <w:shd w:val="clear" w:color="auto" w:fill="auto"/>
          </w:tcPr>
          <w:p w14:paraId="06476689" w14:textId="77777777" w:rsidR="00AA6CCF" w:rsidRPr="009F66A2" w:rsidRDefault="00D02BC3" w:rsidP="009F66A2">
            <w:pPr>
              <w:spacing w:after="0" w:line="240" w:lineRule="auto"/>
            </w:pPr>
            <w:r w:rsidRPr="009F66A2">
              <w:t>Number of samples used in Moving Average</w:t>
            </w:r>
          </w:p>
        </w:tc>
        <w:tc>
          <w:tcPr>
            <w:tcW w:w="3510" w:type="dxa"/>
            <w:shd w:val="clear" w:color="auto" w:fill="auto"/>
          </w:tcPr>
          <w:p w14:paraId="7C3557EE" w14:textId="77777777" w:rsidR="00AA6CCF" w:rsidRPr="009F66A2" w:rsidRDefault="00D02BC3" w:rsidP="009F66A2">
            <w:pPr>
              <w:spacing w:after="0" w:line="240" w:lineRule="auto"/>
            </w:pPr>
            <w:del w:id="7" w:author="Steve Cauduro" w:date="2020-03-18T16:14:00Z">
              <w:r w:rsidRPr="009F66A2">
                <w:delText>NAp</w:delText>
              </w:r>
            </w:del>
            <w:ins w:id="8" w:author="Steve Cauduro" w:date="2020-03-18T16:14:00Z">
              <w:r w:rsidR="00E23BA2" w:rsidRPr="009F66A2">
                <w:t>N/A</w:t>
              </w:r>
            </w:ins>
          </w:p>
        </w:tc>
      </w:tr>
      <w:tr w:rsidR="00AA6CCF" w:rsidRPr="009F66A2" w14:paraId="234BD497" w14:textId="77777777" w:rsidTr="009F66A2">
        <w:trPr>
          <w:tblHeader/>
        </w:trPr>
        <w:tc>
          <w:tcPr>
            <w:tcW w:w="2256" w:type="dxa"/>
            <w:shd w:val="clear" w:color="auto" w:fill="auto"/>
          </w:tcPr>
          <w:p w14:paraId="01A8A510" w14:textId="77777777" w:rsidR="00AA6CCF" w:rsidRPr="009F66A2" w:rsidRDefault="00D02BC3" w:rsidP="009F66A2">
            <w:pPr>
              <w:spacing w:after="0" w:line="240" w:lineRule="auto"/>
            </w:pPr>
            <w:r w:rsidRPr="009F66A2">
              <w:t>Average</w:t>
            </w:r>
          </w:p>
        </w:tc>
        <w:tc>
          <w:tcPr>
            <w:tcW w:w="1414" w:type="dxa"/>
            <w:shd w:val="clear" w:color="auto" w:fill="auto"/>
          </w:tcPr>
          <w:p w14:paraId="3DD10951" w14:textId="77777777" w:rsidR="00AA6CCF" w:rsidRPr="009F66A2" w:rsidRDefault="00D02BC3" w:rsidP="009F66A2">
            <w:pPr>
              <w:spacing w:after="0" w:line="240" w:lineRule="auto"/>
            </w:pPr>
            <w:r w:rsidRPr="009F66A2">
              <w:t>Mandatory</w:t>
            </w:r>
          </w:p>
        </w:tc>
        <w:tc>
          <w:tcPr>
            <w:tcW w:w="3531" w:type="dxa"/>
            <w:shd w:val="clear" w:color="auto" w:fill="auto"/>
          </w:tcPr>
          <w:p w14:paraId="175F2C3D" w14:textId="77777777" w:rsidR="00AA6CCF" w:rsidRPr="009F66A2" w:rsidRDefault="00D02BC3" w:rsidP="009F66A2">
            <w:pPr>
              <w:spacing w:after="0" w:line="240" w:lineRule="auto"/>
            </w:pPr>
            <w:r w:rsidRPr="009F66A2">
              <w:t>.AI_AT tag of Analog UDT</w:t>
            </w:r>
          </w:p>
        </w:tc>
        <w:tc>
          <w:tcPr>
            <w:tcW w:w="1817" w:type="dxa"/>
            <w:shd w:val="clear" w:color="auto" w:fill="auto"/>
          </w:tcPr>
          <w:p w14:paraId="3930EDDD" w14:textId="77777777" w:rsidR="00AA6CCF" w:rsidRPr="009F66A2" w:rsidRDefault="00D02BC3" w:rsidP="009F66A2">
            <w:pPr>
              <w:spacing w:after="0" w:line="240" w:lineRule="auto"/>
            </w:pPr>
            <w:r w:rsidRPr="009F66A2">
              <w:t>Average Value</w:t>
            </w:r>
          </w:p>
        </w:tc>
        <w:tc>
          <w:tcPr>
            <w:tcW w:w="3510" w:type="dxa"/>
            <w:shd w:val="clear" w:color="auto" w:fill="auto"/>
          </w:tcPr>
          <w:p w14:paraId="2521F8A0" w14:textId="77777777" w:rsidR="00AA6CCF" w:rsidRPr="009F66A2" w:rsidRDefault="00D02BC3" w:rsidP="009F66A2">
            <w:pPr>
              <w:spacing w:after="0" w:line="240" w:lineRule="auto"/>
            </w:pPr>
            <w:del w:id="9" w:author="Steve Cauduro" w:date="2020-03-18T16:14:00Z">
              <w:r w:rsidRPr="009F66A2">
                <w:delText>NAp</w:delText>
              </w:r>
            </w:del>
            <w:ins w:id="10" w:author="Steve Cauduro" w:date="2020-03-18T16:14:00Z">
              <w:r w:rsidR="00E23BA2" w:rsidRPr="009F66A2">
                <w:t>N/A</w:t>
              </w:r>
            </w:ins>
          </w:p>
        </w:tc>
      </w:tr>
    </w:tbl>
    <w:p w14:paraId="2F275CC1" w14:textId="77777777" w:rsidR="00AA6CCF" w:rsidRDefault="00AA6CCF" w:rsidP="00AA6CCF">
      <w:pPr>
        <w:rPr>
          <w:b/>
        </w:rPr>
      </w:pPr>
      <w:r>
        <w:rPr>
          <w:b/>
        </w:rPr>
        <w:lastRenderedPageBreak/>
        <w:t>AOI Operation Description</w:t>
      </w:r>
    </w:p>
    <w:p w14:paraId="141E1EEC" w14:textId="77777777" w:rsidR="00D02BC3" w:rsidRPr="00D02BC3" w:rsidRDefault="00D02BC3" w:rsidP="00AA6CCF">
      <w:r>
        <w:t>The AOI implements the Logix</w:t>
      </w:r>
      <w:ins w:id="11" w:author="NLS" w:date="2020-08-25T09:48:00Z">
        <w:r>
          <w:t xml:space="preserve"> 5000</w:t>
        </w:r>
      </w:ins>
      <w:ins w:id="12" w:author="Steve Cauduro" w:date="2020-03-18T16:14:00Z">
        <w:r w:rsidR="00E23BA2">
          <w:t>/Studio</w:t>
        </w:r>
        <w:r>
          <w:t xml:space="preserve"> 5000</w:t>
        </w:r>
      </w:ins>
      <w:r>
        <w:t xml:space="preserve"> MAVE instruction using the IN, </w:t>
      </w:r>
      <w:proofErr w:type="spellStart"/>
      <w:r>
        <w:t>SampleEnable</w:t>
      </w:r>
      <w:proofErr w:type="spellEnd"/>
      <w:r>
        <w:t xml:space="preserve">, and </w:t>
      </w:r>
      <w:proofErr w:type="spellStart"/>
      <w:r>
        <w:t>NumberofSamples</w:t>
      </w:r>
      <w:proofErr w:type="spellEnd"/>
      <w:r>
        <w:t xml:space="preserve"> input values to produce an average.</w:t>
      </w:r>
    </w:p>
    <w:p w14:paraId="62951029" w14:textId="77777777" w:rsidR="00AA6CCF" w:rsidRDefault="00AA6CCF" w:rsidP="00AA6CCF">
      <w:r>
        <w:rPr>
          <w:b/>
        </w:rPr>
        <w:t>Programming Examples</w:t>
      </w:r>
    </w:p>
    <w:p w14:paraId="0B99D93A" w14:textId="77777777" w:rsidR="009F66A2" w:rsidRDefault="00D02BC3">
      <w:r>
        <w:t>The AOI accommodates a maximum of 1000 samples.  Based on the required period for the moving average the programmer can determine how many samples are needed and what frequency of sampling is required to achieve the required accuracy.  At a sampling rate of two seconds the default of 135 samples will produce an average for the past 4.5 minutes.</w:t>
      </w:r>
    </w:p>
    <w:p w14:paraId="282F41DD" w14:textId="77777777" w:rsidR="00353994" w:rsidRDefault="005A481B">
      <w:pPr>
        <w:rPr>
          <w:b/>
        </w:rPr>
      </w:pPr>
      <w:r>
        <w:rPr>
          <w:b/>
        </w:rPr>
        <w:t>HMI Integration</w:t>
      </w:r>
    </w:p>
    <w:p w14:paraId="37FE932D" w14:textId="77777777" w:rsidR="005A481B" w:rsidRPr="00353994" w:rsidRDefault="005A481B">
      <w:pPr>
        <w:rPr>
          <w:b/>
        </w:rPr>
      </w:pPr>
      <w:r>
        <w:t>There are no specific HMI Integration requirements for the UD</w:t>
      </w:r>
      <w:del w:id="13" w:author="Steve Cauduro" w:date="2020-03-18T16:15:00Z">
        <w:r>
          <w:delText>D</w:delText>
        </w:r>
      </w:del>
      <w:r>
        <w:t xml:space="preserve">T. </w:t>
      </w:r>
    </w:p>
    <w:sectPr w:rsidR="005A481B" w:rsidRPr="00353994" w:rsidSect="00CE637A">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ve Cauduro">
    <w15:presenceInfo w15:providerId="AD" w15:userId="S::scauduro@nlsengineering.com::9b90f5d0-0fe9-49dc-9a85-f2ee4ffc92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637A"/>
    <w:rsid w:val="00221670"/>
    <w:rsid w:val="00287C2E"/>
    <w:rsid w:val="002A0716"/>
    <w:rsid w:val="00353994"/>
    <w:rsid w:val="005859F6"/>
    <w:rsid w:val="005A481B"/>
    <w:rsid w:val="00792336"/>
    <w:rsid w:val="008800D0"/>
    <w:rsid w:val="009F66A2"/>
    <w:rsid w:val="00AA6CCF"/>
    <w:rsid w:val="00CE637A"/>
    <w:rsid w:val="00D02BC3"/>
    <w:rsid w:val="00D574BD"/>
    <w:rsid w:val="00DA3C1B"/>
    <w:rsid w:val="00E23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981D7"/>
  <w15:docId w15:val="{D8FFB9B0-2506-4071-80AB-FA411C4A7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CCF"/>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6C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F66A2"/>
    <w:rPr>
      <w:sz w:val="22"/>
      <w:szCs w:val="22"/>
      <w:lang w:val="en-CA"/>
    </w:rPr>
  </w:style>
  <w:style w:type="paragraph" w:styleId="BalloonText">
    <w:name w:val="Balloon Text"/>
    <w:basedOn w:val="Normal"/>
    <w:link w:val="BalloonTextChar"/>
    <w:uiPriority w:val="99"/>
    <w:semiHidden/>
    <w:unhideWhenUsed/>
    <w:rsid w:val="009F66A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9F66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0" ma:contentTypeDescription="Create a new document." ma:contentTypeScope="" ma:versionID="c2d339562af8d14d0e9f0d0993d9877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632785696e70fa810bead2411f42b29d"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2D07AB-B402-4AF6-AF89-2E8673646F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ED74EF-37DC-49ED-9214-3A5B51BF49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860035-B4BA-4FEA-AAF8-BC9C24A467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250</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David</dc:creator>
  <cp:keywords/>
  <cp:lastModifiedBy>Holden, Rob</cp:lastModifiedBy>
  <cp:revision>3</cp:revision>
  <dcterms:created xsi:type="dcterms:W3CDTF">2020-08-25T20:43:00Z</dcterms:created>
  <dcterms:modified xsi:type="dcterms:W3CDTF">2021-11-10T19:39:00Z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